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56D1A0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2347D0" w:rsidRPr="00897D08" w14:paraId="19227238" w14:textId="6182F753" w:rsidTr="00716068">
        <w:trPr>
          <w:cantSplit/>
          <w:trHeight w:hRule="exact" w:val="1311"/>
        </w:trPr>
        <w:tc>
          <w:tcPr>
            <w:tcW w:w="9362" w:type="dxa"/>
            <w:gridSpan w:val="7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</w:t>
            </w:r>
            <w:r w:rsidR="00595263">
              <w:rPr>
                <w:rFonts w:ascii="Arial" w:hAnsi="Arial"/>
                <w:sz w:val="16"/>
              </w:rPr>
              <w:t>/IT-</w:t>
            </w:r>
            <w:r>
              <w:rPr>
                <w:rFonts w:ascii="Arial" w:hAnsi="Arial"/>
                <w:sz w:val="16"/>
              </w:rPr>
              <w:t>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16068">
        <w:trPr>
          <w:gridAfter w:val="1"/>
          <w:wAfter w:w="11" w:type="dxa"/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  <w:vAlign w:val="center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282661BB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6289E91C" w14:textId="77777777" w:rsidR="00B63994" w:rsidRPr="00E63AD8" w:rsidRDefault="00B63994" w:rsidP="00353BF1">
      <w:pPr>
        <w:rPr>
          <w:rFonts w:ascii="Arial" w:hAnsi="Arial"/>
          <w:sz w:val="10"/>
        </w:rPr>
      </w:pPr>
    </w:p>
    <w:tbl>
      <w:tblPr>
        <w:tblpPr w:leftFromText="141" w:rightFromText="141" w:vertAnchor="text" w:horzAnchor="margin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09"/>
      </w:tblGrid>
      <w:tr w:rsidR="00B63994" w:rsidRPr="00897D08" w14:paraId="0E998D48" w14:textId="77777777" w:rsidTr="00B63994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13DB84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ascii="Arial" w:hAnsi="Arial"/>
                <w:sz w:val="16"/>
                <w:szCs w:val="16"/>
              </w:rPr>
              <w:t xml:space="preserve">        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3E45E37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Ort,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Datum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   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1CA0D" w14:textId="77777777" w:rsidR="00C66326" w:rsidRDefault="00C66326">
      <w:r>
        <w:separator/>
      </w:r>
    </w:p>
  </w:endnote>
  <w:endnote w:type="continuationSeparator" w:id="0">
    <w:p w14:paraId="069A942C" w14:textId="77777777" w:rsidR="00C66326" w:rsidRDefault="00C6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6A3AC" w14:textId="1AAEBF1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F21F9" w14:textId="77777777" w:rsidR="00C66326" w:rsidRDefault="00C66326">
      <w:r>
        <w:separator/>
      </w:r>
    </w:p>
  </w:footnote>
  <w:footnote w:type="continuationSeparator" w:id="0">
    <w:p w14:paraId="0847B77E" w14:textId="77777777" w:rsidR="00C66326" w:rsidRDefault="00C66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h5T5FBZGRDlYCXlxVcxa9CvxL7S6em3+Dp62fman+8CUkzHiDj5JKnHkYm6+eUTdEwFWYxdAGxKk6mOBZCMbg==" w:salt="EM/QUVyAZoZ/xKaUNgd27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A6BB0"/>
    <w:rsid w:val="00DE04C0"/>
    <w:rsid w:val="00E003A5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F2353-FFEA-43DB-BACF-983CF168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31</cp:revision>
  <cp:lastPrinted>2005-11-29T09:43:00Z</cp:lastPrinted>
  <dcterms:created xsi:type="dcterms:W3CDTF">2019-10-04T09:07:00Z</dcterms:created>
  <dcterms:modified xsi:type="dcterms:W3CDTF">2021-07-06T10:46:00Z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